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ECC7" w14:textId="77777777" w:rsidR="00813851" w:rsidRDefault="00813851">
      <w:pPr>
        <w:rPr>
          <w:rFonts w:ascii="Arial" w:hAnsi="Arial" w:cs="Arial"/>
        </w:rPr>
      </w:pPr>
    </w:p>
    <w:p w14:paraId="3191ECC8" w14:textId="77777777" w:rsidR="00CD67FE" w:rsidRDefault="00CD67FE">
      <w:pPr>
        <w:rPr>
          <w:rFonts w:ascii="Arial" w:hAnsi="Arial" w:cs="Arial"/>
        </w:rPr>
      </w:pPr>
    </w:p>
    <w:p w14:paraId="3191ECC9" w14:textId="77777777" w:rsidR="00CD67FE" w:rsidRDefault="00CD67FE">
      <w:pPr>
        <w:rPr>
          <w:rFonts w:ascii="Arial" w:hAnsi="Arial" w:cs="Arial"/>
        </w:rPr>
      </w:pPr>
    </w:p>
    <w:p w14:paraId="3191ECCA" w14:textId="77777777" w:rsidR="00CD67FE" w:rsidRDefault="00CD67FE">
      <w:pPr>
        <w:rPr>
          <w:rFonts w:ascii="Arial" w:hAnsi="Arial" w:cs="Arial"/>
        </w:rPr>
      </w:pPr>
    </w:p>
    <w:p w14:paraId="3191ECC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191ECCE" w14:textId="77777777" w:rsidTr="00CD67FE">
        <w:trPr>
          <w:trHeight w:val="782"/>
        </w:trPr>
        <w:tc>
          <w:tcPr>
            <w:tcW w:w="5009" w:type="dxa"/>
          </w:tcPr>
          <w:p w14:paraId="3191ECC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191ECC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2" w14:textId="77777777" w:rsidTr="00CD67FE">
        <w:trPr>
          <w:trHeight w:val="819"/>
        </w:trPr>
        <w:tc>
          <w:tcPr>
            <w:tcW w:w="5009" w:type="dxa"/>
          </w:tcPr>
          <w:p w14:paraId="3191ECC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191ECD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191ECD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5" w14:textId="77777777" w:rsidTr="00CD67FE">
        <w:trPr>
          <w:trHeight w:val="782"/>
        </w:trPr>
        <w:tc>
          <w:tcPr>
            <w:tcW w:w="5009" w:type="dxa"/>
          </w:tcPr>
          <w:p w14:paraId="3191ECD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191ECD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9" w14:textId="77777777" w:rsidTr="00CD67FE">
        <w:trPr>
          <w:trHeight w:val="782"/>
        </w:trPr>
        <w:tc>
          <w:tcPr>
            <w:tcW w:w="5009" w:type="dxa"/>
          </w:tcPr>
          <w:p w14:paraId="3191ECD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191ECD7" w14:textId="77777777" w:rsidR="00E66E26" w:rsidRDefault="006D3F61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or Not Yet Competent</w:t>
            </w:r>
            <w:r w:rsidR="00E66E2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009" w:type="dxa"/>
          </w:tcPr>
          <w:p w14:paraId="3191ECD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D" w14:textId="77777777" w:rsidTr="00CD67FE">
        <w:trPr>
          <w:trHeight w:val="782"/>
        </w:trPr>
        <w:tc>
          <w:tcPr>
            <w:tcW w:w="5009" w:type="dxa"/>
          </w:tcPr>
          <w:p w14:paraId="3191ECD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191ECD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191ECD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E1" w14:textId="77777777" w:rsidTr="00CD67FE">
        <w:trPr>
          <w:trHeight w:val="782"/>
        </w:trPr>
        <w:tc>
          <w:tcPr>
            <w:tcW w:w="5009" w:type="dxa"/>
          </w:tcPr>
          <w:p w14:paraId="3191ECD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191ECD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191ECE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191ECE2" w14:textId="77777777" w:rsidR="00E82313" w:rsidRDefault="00E82313" w:rsidP="00001FEB">
      <w:pPr>
        <w:rPr>
          <w:rFonts w:ascii="Arial" w:hAnsi="Arial" w:cs="Arial"/>
          <w:b/>
        </w:rPr>
      </w:pPr>
    </w:p>
    <w:p w14:paraId="3191ECE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191ECE4" w14:textId="77777777" w:rsidR="00001FEB" w:rsidRPr="00001FEB" w:rsidRDefault="00001FEB" w:rsidP="00001FEB">
      <w:pPr>
        <w:rPr>
          <w:rFonts w:ascii="Arial" w:hAnsi="Arial" w:cs="Arial"/>
        </w:rPr>
      </w:pPr>
    </w:p>
    <w:p w14:paraId="3191ECE5" w14:textId="77777777" w:rsidR="00001FEB" w:rsidRPr="00001FEB" w:rsidRDefault="00001FEB" w:rsidP="00001FEB">
      <w:pPr>
        <w:rPr>
          <w:rFonts w:ascii="Arial" w:hAnsi="Arial" w:cs="Arial"/>
        </w:rPr>
      </w:pPr>
    </w:p>
    <w:p w14:paraId="3191ECE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191ECEB" w14:textId="77777777" w:rsidTr="009E622E">
        <w:tc>
          <w:tcPr>
            <w:tcW w:w="2088" w:type="dxa"/>
          </w:tcPr>
          <w:p w14:paraId="3191ECE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0" w14:textId="77777777" w:rsidTr="009E622E">
        <w:tc>
          <w:tcPr>
            <w:tcW w:w="2088" w:type="dxa"/>
          </w:tcPr>
          <w:p w14:paraId="3191ECE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7" w14:textId="77777777" w:rsidTr="009E622E">
        <w:trPr>
          <w:trHeight w:val="494"/>
        </w:trPr>
        <w:tc>
          <w:tcPr>
            <w:tcW w:w="2088" w:type="dxa"/>
          </w:tcPr>
          <w:p w14:paraId="3191ECF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F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F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191ECF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191ECF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F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CF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191ECF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191ECF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191ED01" w14:textId="77777777" w:rsidTr="00CD67FE">
        <w:trPr>
          <w:cantSplit/>
          <w:trHeight w:val="234"/>
        </w:trPr>
        <w:tc>
          <w:tcPr>
            <w:tcW w:w="1955" w:type="dxa"/>
          </w:tcPr>
          <w:p w14:paraId="3191ECF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191ECF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191ECF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191ED0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D0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B77F59" w:rsidRPr="009A0718" w14:paraId="3191ED08" w14:textId="77777777" w:rsidTr="00B77F59">
        <w:tc>
          <w:tcPr>
            <w:tcW w:w="5353" w:type="dxa"/>
            <w:gridSpan w:val="2"/>
            <w:shd w:val="pct5" w:color="auto" w:fill="auto"/>
          </w:tcPr>
          <w:p w14:paraId="3191ED03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191ED04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3191ED05" w14:textId="4779DCE8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191ED06" w14:textId="77777777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B77F59" w:rsidRPr="009A0718" w14:paraId="3191ED0A" w14:textId="77777777" w:rsidTr="00B77F59">
        <w:tc>
          <w:tcPr>
            <w:tcW w:w="9889" w:type="dxa"/>
            <w:gridSpan w:val="4"/>
          </w:tcPr>
          <w:p w14:paraId="07DF17B0" w14:textId="4267F80D" w:rsidR="00B77F59" w:rsidRPr="009524DD" w:rsidRDefault="007A515D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515D">
              <w:rPr>
                <w:rFonts w:ascii="Arial" w:hAnsi="Arial" w:cs="Arial"/>
                <w:b/>
                <w:sz w:val="20"/>
                <w:szCs w:val="20"/>
              </w:rPr>
              <w:t>Carry out head-only electrical stunning in accordance with Business Operator’s (BO’s) Standard Operating Procedures</w:t>
            </w:r>
          </w:p>
        </w:tc>
      </w:tr>
      <w:tr w:rsidR="00B77F59" w:rsidRPr="009A0718" w14:paraId="3191ED28" w14:textId="77777777" w:rsidTr="00B77F59">
        <w:trPr>
          <w:trHeight w:val="249"/>
        </w:trPr>
        <w:tc>
          <w:tcPr>
            <w:tcW w:w="534" w:type="dxa"/>
          </w:tcPr>
          <w:p w14:paraId="3191ED0B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B77F59" w:rsidRPr="004457CC" w14:paraId="3191ED0E" w14:textId="77777777">
              <w:trPr>
                <w:trHeight w:val="279"/>
              </w:trPr>
              <w:tc>
                <w:tcPr>
                  <w:tcW w:w="4440" w:type="dxa"/>
                </w:tcPr>
                <w:p w14:paraId="3191ED0C" w14:textId="7E067E09" w:rsidR="00B77F59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5348B01D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0D" w14:textId="26993508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0F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0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1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12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2F" w14:textId="77777777" w:rsidTr="00B77F59">
        <w:trPr>
          <w:trHeight w:val="249"/>
        </w:trPr>
        <w:tc>
          <w:tcPr>
            <w:tcW w:w="534" w:type="dxa"/>
          </w:tcPr>
          <w:p w14:paraId="3191ED29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3191ED2A" w14:textId="2A40AECB" w:rsidR="00B77F59" w:rsidRDefault="00012FEB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12FEB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Operate stunning equipment in ways which minimise avoidable pain, suffering and distress</w:t>
            </w:r>
          </w:p>
          <w:p w14:paraId="445FE9F7" w14:textId="4E56BEE5" w:rsidR="00B77F59" w:rsidRDefault="00B77F59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2B" w14:textId="2E9F7A07" w:rsidR="00B77F59" w:rsidRPr="004457CC" w:rsidRDefault="00B77F59" w:rsidP="00B77F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3191ED2C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2D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3D" w14:textId="77777777" w:rsidTr="00B77F59">
        <w:trPr>
          <w:trHeight w:val="378"/>
        </w:trPr>
        <w:tc>
          <w:tcPr>
            <w:tcW w:w="534" w:type="dxa"/>
          </w:tcPr>
          <w:p w14:paraId="3191ED30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B77F59" w:rsidRPr="004457CC" w14:paraId="3191ED38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3191ED36" w14:textId="52C7EE07" w:rsidR="00B77F59" w:rsidRDefault="00012FEB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that ratites are stunned effectively</w:t>
                  </w:r>
                </w:p>
                <w:p w14:paraId="13B2FF1D" w14:textId="77777777" w:rsidR="00B77F59" w:rsidRDefault="00B77F59" w:rsidP="00B14F49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37" w14:textId="54F1BB60" w:rsidR="00B77F59" w:rsidRPr="00B77F59" w:rsidRDefault="00B77F59" w:rsidP="00B77F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39" w14:textId="77777777" w:rsidR="00B77F59" w:rsidRPr="006D5362" w:rsidRDefault="00B77F59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A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6" w14:textId="77777777" w:rsidTr="00B77F59">
        <w:trPr>
          <w:trHeight w:val="405"/>
        </w:trPr>
        <w:tc>
          <w:tcPr>
            <w:tcW w:w="534" w:type="dxa"/>
          </w:tcPr>
          <w:p w14:paraId="3191ED3E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B77F59" w:rsidRPr="004457CC" w14:paraId="3191ED41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3191ED3F" w14:textId="27EC572F" w:rsidR="00B77F59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routine maintenance and cleaning of the stunning equipment is carried out</w:t>
                  </w:r>
                </w:p>
                <w:p w14:paraId="5BA72156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0" w14:textId="35B6BDD4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2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3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4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E" w14:textId="77777777" w:rsidTr="00B77F59">
        <w:trPr>
          <w:trHeight w:val="325"/>
        </w:trPr>
        <w:tc>
          <w:tcPr>
            <w:tcW w:w="534" w:type="dxa"/>
          </w:tcPr>
          <w:p w14:paraId="3191ED47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B77F59" w:rsidRPr="004457CC" w14:paraId="3191ED49" w14:textId="77777777">
              <w:trPr>
                <w:trHeight w:val="96"/>
              </w:trPr>
              <w:tc>
                <w:tcPr>
                  <w:tcW w:w="4455" w:type="dxa"/>
                </w:tcPr>
                <w:p w14:paraId="2455F027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  <w:p w14:paraId="3B6CB7C5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8" w14:textId="2242F7CC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A" w14:textId="77777777" w:rsidR="00B77F59" w:rsidRPr="006D5362" w:rsidRDefault="00B77F59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C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DD4199" w14:textId="5231DD35" w:rsidR="00B77F59" w:rsidRDefault="00B77F59" w:rsidP="007924A5">
      <w:pPr>
        <w:rPr>
          <w:rFonts w:ascii="Arial" w:hAnsi="Arial" w:cs="Arial"/>
          <w:sz w:val="20"/>
        </w:rPr>
      </w:pPr>
    </w:p>
    <w:p w14:paraId="701F856A" w14:textId="77777777" w:rsidR="00B77F59" w:rsidRDefault="00B77F59">
      <w:pPr>
        <w:rPr>
          <w:rFonts w:ascii="Arial" w:hAnsi="Arial" w:cs="Arial"/>
          <w:sz w:val="20"/>
        </w:rPr>
      </w:pPr>
    </w:p>
    <w:tbl>
      <w:tblPr>
        <w:tblStyle w:val="TableGrid"/>
        <w:tblW w:w="9901" w:type="dxa"/>
        <w:tblLook w:val="04A0" w:firstRow="1" w:lastRow="0" w:firstColumn="1" w:lastColumn="0" w:noHBand="0" w:noVBand="1"/>
      </w:tblPr>
      <w:tblGrid>
        <w:gridCol w:w="9901"/>
      </w:tblGrid>
      <w:tr w:rsidR="00B77F59" w:rsidRPr="003D0B4A" w14:paraId="7EFAE189" w14:textId="77777777" w:rsidTr="00B77F59">
        <w:trPr>
          <w:trHeight w:val="244"/>
        </w:trPr>
        <w:tc>
          <w:tcPr>
            <w:tcW w:w="9901" w:type="dxa"/>
            <w:shd w:val="clear" w:color="auto" w:fill="F2F2F2" w:themeFill="background1" w:themeFillShade="F2"/>
          </w:tcPr>
          <w:p w14:paraId="755CAA36" w14:textId="77777777" w:rsidR="00B77F59" w:rsidRPr="003D0B4A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B77F59" w14:paraId="37A1F750" w14:textId="77777777" w:rsidTr="00B77F59">
        <w:trPr>
          <w:trHeight w:val="5199"/>
        </w:trPr>
        <w:tc>
          <w:tcPr>
            <w:tcW w:w="9901" w:type="dxa"/>
          </w:tcPr>
          <w:p w14:paraId="79AB31C9" w14:textId="77777777" w:rsidR="00B77F59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E001EF5" w14:textId="38F02746" w:rsidR="00B77F59" w:rsidRDefault="00B77F5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D8F6C1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191ED50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191ED51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3191ED54" w14:textId="77777777" w:rsidTr="006D5362">
        <w:tc>
          <w:tcPr>
            <w:tcW w:w="8755" w:type="dxa"/>
            <w:gridSpan w:val="2"/>
          </w:tcPr>
          <w:p w14:paraId="3191ED52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3191ED53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191ED65" w14:textId="77777777" w:rsidTr="006D5362">
        <w:trPr>
          <w:trHeight w:val="1241"/>
        </w:trPr>
        <w:tc>
          <w:tcPr>
            <w:tcW w:w="553" w:type="dxa"/>
          </w:tcPr>
          <w:p w14:paraId="3191ED5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5C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5B" w14:textId="12B7E4FF" w:rsidR="004457CC" w:rsidRPr="004457CC" w:rsidRDefault="00012FEB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ratites are restrained effectively</w:t>
                  </w:r>
                </w:p>
              </w:tc>
            </w:tr>
          </w:tbl>
          <w:p w14:paraId="3191ED5D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E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F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0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1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2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3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64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74" w14:textId="77777777" w:rsidTr="006D5362">
        <w:trPr>
          <w:trHeight w:val="1412"/>
        </w:trPr>
        <w:tc>
          <w:tcPr>
            <w:tcW w:w="553" w:type="dxa"/>
          </w:tcPr>
          <w:p w14:paraId="3191ED6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6D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67" w14:textId="4D9E5291" w:rsidR="004457CC" w:rsidRPr="004457CC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the principles for effective stunning of </w:t>
                  </w:r>
                  <w:del w:id="0" w:author="Miriam Diaz Galvan" w:date="2023-08-01T15:46:00Z">
                    <w:r w:rsidDel="00441EA4"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delText xml:space="preserve">birds </w:delText>
                    </w:r>
                  </w:del>
                  <w:ins w:id="1" w:author="Miriam Diaz Galvan" w:date="2023-08-01T15:46:00Z">
                    <w:r w:rsidR="00441EA4"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t>ratites</w:t>
                    </w:r>
                    <w:r w:rsidR="00441EA4">
                      <w:rPr>
                        <w:rFonts w:ascii="Arial" w:hAnsi="Arial" w:cs="Arial"/>
                        <w:color w:val="000000"/>
                        <w:sz w:val="18"/>
                        <w:szCs w:val="18"/>
                        <w:lang w:eastAsia="en-GB"/>
                      </w:rPr>
                      <w:t xml:space="preserve"> </w:t>
                    </w:r>
                  </w:ins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including:</w:t>
                  </w:r>
                </w:p>
                <w:p w14:paraId="49FD0F7A" w14:textId="6F3877E5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the current required for stunning</w:t>
                  </w:r>
                </w:p>
                <w:p w14:paraId="62CFCCD7" w14:textId="77777777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positioning of stunning equipment</w:t>
                  </w:r>
                </w:p>
                <w:p w14:paraId="7A3CAA9B" w14:textId="77777777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the tonic and clonic phases of electric stun</w:t>
                  </w:r>
                </w:p>
                <w:p w14:paraId="4CAA03FB" w14:textId="77777777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electrode placement and duration of application</w:t>
                  </w:r>
                </w:p>
                <w:p w14:paraId="635A452F" w14:textId="77777777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importance of good electrical conductivity</w:t>
                  </w:r>
                </w:p>
                <w:p w14:paraId="3191ED68" w14:textId="12E6D504" w:rsidR="004457CC" w:rsidRPr="006D5362" w:rsidRDefault="00012FEB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factors which can affect electrical resistance</w:t>
                  </w:r>
                </w:p>
                <w:p w14:paraId="3191ED6C" w14:textId="77777777" w:rsidR="004457CC" w:rsidRPr="004457CC" w:rsidRDefault="004457CC" w:rsidP="00012FEB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6E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F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0" w14:textId="777777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1" w14:textId="445CE238" w:rsidR="006D3F61" w:rsidRDefault="006D3F6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A5F5C14" w14:textId="775C4E05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29FF18" w14:textId="052BF724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B4D522" w14:textId="6E611D8A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B72D13" w14:textId="77777777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2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3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80" w14:textId="77777777" w:rsidTr="006D5362">
        <w:trPr>
          <w:trHeight w:val="974"/>
        </w:trPr>
        <w:tc>
          <w:tcPr>
            <w:tcW w:w="553" w:type="dxa"/>
          </w:tcPr>
          <w:p w14:paraId="3191ED7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3191ED79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3191ED76" w14:textId="607E5ECA" w:rsidR="004457CC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12FEB">
                    <w:rPr>
                      <w:rFonts w:ascii="Arial" w:hAnsi="Arial" w:cs="Arial"/>
                      <w:sz w:val="18"/>
                      <w:szCs w:val="18"/>
                    </w:rPr>
                    <w:t>Outline how to recognise signs of:</w:t>
                  </w:r>
                </w:p>
                <w:p w14:paraId="0499D00D" w14:textId="77777777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12FEB">
                    <w:rPr>
                      <w:rFonts w:ascii="Arial" w:hAnsi="Arial" w:cs="Arial"/>
                      <w:sz w:val="18"/>
                      <w:szCs w:val="18"/>
                    </w:rPr>
                    <w:t>effective stunning</w:t>
                  </w:r>
                </w:p>
                <w:p w14:paraId="10EF728B" w14:textId="765C37C4" w:rsid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12FEB">
                    <w:rPr>
                      <w:rFonts w:ascii="Arial" w:hAnsi="Arial" w:cs="Arial"/>
                      <w:sz w:val="18"/>
                      <w:szCs w:val="18"/>
                    </w:rPr>
                    <w:t>ineffective stunning</w:t>
                  </w:r>
                </w:p>
                <w:p w14:paraId="4AD44A4C" w14:textId="01C3A61C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consciousness</w:t>
                  </w:r>
                </w:p>
                <w:p w14:paraId="6B0759AD" w14:textId="77777777" w:rsidR="00012FEB" w:rsidRPr="006D5362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191ED7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3191ED78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7A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B" w14:textId="7448F8B5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A2A8C" w14:textId="77777777" w:rsidR="00F04654" w:rsidRDefault="00F0465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C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D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E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F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3191ED8C" w14:textId="77777777" w:rsidTr="006D5362">
        <w:trPr>
          <w:trHeight w:val="974"/>
        </w:trPr>
        <w:tc>
          <w:tcPr>
            <w:tcW w:w="553" w:type="dxa"/>
          </w:tcPr>
          <w:p w14:paraId="3191ED81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3191ED82" w14:textId="26E0DFCD" w:rsidR="00F51E71" w:rsidRDefault="00012FEB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12FEB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the action to be taken if stunning equipment is not operating effectively</w:t>
            </w:r>
          </w:p>
          <w:p w14:paraId="3191ED8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4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5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6" w14:textId="77777777" w:rsidR="006D3F61" w:rsidRDefault="006D3F6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7" w14:textId="1FBEFAD4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CA952CE" w14:textId="06DAA718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D48F9BF" w14:textId="77777777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8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9" w14:textId="787B2064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69691BE" w14:textId="77777777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A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3191ED8B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99" w14:textId="77777777" w:rsidTr="006D5362">
        <w:trPr>
          <w:trHeight w:val="1077"/>
        </w:trPr>
        <w:tc>
          <w:tcPr>
            <w:tcW w:w="553" w:type="dxa"/>
          </w:tcPr>
          <w:p w14:paraId="3191ED8D" w14:textId="77777777" w:rsidR="007326F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5</w:t>
            </w:r>
          </w:p>
        </w:tc>
        <w:tc>
          <w:tcPr>
            <w:tcW w:w="8202" w:type="dxa"/>
          </w:tcPr>
          <w:p w14:paraId="3191ED8E" w14:textId="770AF6FC" w:rsidR="004457CC" w:rsidRDefault="00012FEB" w:rsidP="004457CC">
            <w:pPr>
              <w:pStyle w:val="Default"/>
              <w:rPr>
                <w:sz w:val="18"/>
                <w:szCs w:val="18"/>
              </w:rPr>
            </w:pPr>
            <w:r w:rsidRPr="00012FEB">
              <w:rPr>
                <w:sz w:val="18"/>
                <w:szCs w:val="18"/>
              </w:rPr>
              <w:t>Outline how the head-only electrical stunning device works including:</w:t>
            </w:r>
          </w:p>
          <w:p w14:paraId="01A7A29D" w14:textId="77777777" w:rsidR="00012FEB" w:rsidRPr="00012FEB" w:rsidRDefault="00012FEB" w:rsidP="00012FE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2FE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principal working parts and maintenance of the device</w:t>
            </w:r>
          </w:p>
          <w:p w14:paraId="316CB0B2" w14:textId="77777777" w:rsidR="00012FEB" w:rsidRPr="00012FEB" w:rsidRDefault="00012FEB" w:rsidP="00012FE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2FE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how head-only electrical stunning actually stuns ratites</w:t>
            </w:r>
          </w:p>
          <w:p w14:paraId="7AB22A96" w14:textId="77777777" w:rsidR="00012FEB" w:rsidRPr="006D5362" w:rsidRDefault="00012FEB" w:rsidP="00012FEB">
            <w:pPr>
              <w:pStyle w:val="Default"/>
              <w:ind w:left="720"/>
              <w:rPr>
                <w:sz w:val="18"/>
                <w:szCs w:val="18"/>
              </w:rPr>
            </w:pPr>
          </w:p>
          <w:p w14:paraId="3191ED8F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0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1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2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3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4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7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98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012FEB" w:rsidRPr="009A0718" w14:paraId="7A5CB43F" w14:textId="77777777" w:rsidTr="006D5362">
        <w:trPr>
          <w:trHeight w:val="1077"/>
        </w:trPr>
        <w:tc>
          <w:tcPr>
            <w:tcW w:w="553" w:type="dxa"/>
          </w:tcPr>
          <w:p w14:paraId="318F7541" w14:textId="4A809727" w:rsidR="00012FEB" w:rsidRDefault="00F04654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02" w:type="dxa"/>
          </w:tcPr>
          <w:p w14:paraId="703932E1" w14:textId="77777777" w:rsidR="00012FEB" w:rsidRDefault="00F04654" w:rsidP="004457CC">
            <w:pPr>
              <w:pStyle w:val="Default"/>
              <w:rPr>
                <w:sz w:val="18"/>
                <w:szCs w:val="18"/>
              </w:rPr>
            </w:pPr>
            <w:r w:rsidRPr="00F04654">
              <w:rPr>
                <w:sz w:val="18"/>
                <w:szCs w:val="18"/>
              </w:rPr>
              <w:t>Describe the circumstances in which the need for back-up stunning or killing would be used.</w:t>
            </w:r>
          </w:p>
          <w:p w14:paraId="0B96755F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6E4B70CF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5C55F283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4CF174DC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01B9583F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13E20EA0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5F2817E3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6B4B5731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679216E0" w14:textId="20294BBD" w:rsidR="00F04654" w:rsidRPr="00012FEB" w:rsidRDefault="00F04654" w:rsidP="004457C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14:paraId="6A848E87" w14:textId="77777777" w:rsidR="00012FEB" w:rsidRPr="009A0718" w:rsidRDefault="00012FEB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191ED9A" w14:textId="6D1EEBFA" w:rsidR="00B14F49" w:rsidRDefault="00B14F49" w:rsidP="007924A5">
      <w:pPr>
        <w:rPr>
          <w:rFonts w:ascii="Arial" w:hAnsi="Arial" w:cs="Arial"/>
          <w:sz w:val="20"/>
        </w:rPr>
      </w:pPr>
    </w:p>
    <w:p w14:paraId="3191ED9C" w14:textId="1588C68E" w:rsidR="00110C37" w:rsidRPr="00B14F49" w:rsidRDefault="00B14F49" w:rsidP="00110C3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3191ED9D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191ED9E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0C37" w14:paraId="3191EDA7" w14:textId="77777777" w:rsidTr="00110C37">
        <w:tc>
          <w:tcPr>
            <w:tcW w:w="9854" w:type="dxa"/>
          </w:tcPr>
          <w:p w14:paraId="3191ED9F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3191EDA0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1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2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3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4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5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6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  <w:tr w:rsidR="00110C37" w14:paraId="3191EDAE" w14:textId="77777777" w:rsidTr="00110C37">
        <w:tc>
          <w:tcPr>
            <w:tcW w:w="9854" w:type="dxa"/>
          </w:tcPr>
          <w:p w14:paraId="3191EDA8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191EDA9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A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B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C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D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</w:tbl>
    <w:p w14:paraId="3191EDAF" w14:textId="77777777" w:rsidR="00110C37" w:rsidRPr="00110C37" w:rsidRDefault="00110C37" w:rsidP="00110C37">
      <w:pPr>
        <w:rPr>
          <w:rFonts w:ascii="Arial" w:hAnsi="Arial" w:cs="Arial"/>
        </w:rPr>
      </w:pPr>
    </w:p>
    <w:p w14:paraId="3191EDB0" w14:textId="77777777" w:rsidR="00110C37" w:rsidRPr="00110C37" w:rsidRDefault="00110C37" w:rsidP="00110C37"/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110C37" w:rsidRPr="009A0718" w14:paraId="3191EDB6" w14:textId="77777777" w:rsidTr="001E174A">
        <w:trPr>
          <w:trHeight w:val="555"/>
        </w:trPr>
        <w:tc>
          <w:tcPr>
            <w:tcW w:w="2369" w:type="dxa"/>
          </w:tcPr>
          <w:p w14:paraId="3191EDB1" w14:textId="77777777" w:rsidR="00110C37" w:rsidRDefault="00110C37" w:rsidP="001E174A">
            <w:pPr>
              <w:pStyle w:val="BodyText3"/>
            </w:pPr>
            <w:r w:rsidRPr="009A0718">
              <w:t xml:space="preserve">Candidate </w:t>
            </w:r>
            <w:r>
              <w:t xml:space="preserve">Name </w:t>
            </w:r>
          </w:p>
          <w:p w14:paraId="3191EDB2" w14:textId="77777777" w:rsidR="00110C37" w:rsidRPr="009A0718" w:rsidRDefault="00110C37" w:rsidP="001E174A">
            <w:pPr>
              <w:pStyle w:val="BodyText3"/>
            </w:pPr>
            <w:r>
              <w:t xml:space="preserve">and </w:t>
            </w:r>
            <w:r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191EDB3" w14:textId="77777777" w:rsidR="00110C37" w:rsidRPr="009A0718" w:rsidRDefault="00110C37" w:rsidP="001E174A">
            <w:pPr>
              <w:pStyle w:val="BodyText3"/>
            </w:pPr>
          </w:p>
        </w:tc>
        <w:tc>
          <w:tcPr>
            <w:tcW w:w="837" w:type="dxa"/>
          </w:tcPr>
          <w:p w14:paraId="3191EDB4" w14:textId="77777777" w:rsidR="00110C37" w:rsidRPr="009A0718" w:rsidRDefault="00110C37" w:rsidP="001E174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191EDB5" w14:textId="77777777" w:rsidR="00110C37" w:rsidRPr="009A0718" w:rsidRDefault="00110C37" w:rsidP="001E174A">
            <w:pPr>
              <w:pStyle w:val="BodyText3"/>
            </w:pPr>
          </w:p>
        </w:tc>
      </w:tr>
    </w:tbl>
    <w:p w14:paraId="3191EDB7" w14:textId="77777777" w:rsidR="00D84AA3" w:rsidRPr="00110C37" w:rsidRDefault="00D84AA3" w:rsidP="00110C37"/>
    <w:sectPr w:rsidR="00D84AA3" w:rsidRPr="00110C37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39898" w14:textId="77777777" w:rsidR="007A252C" w:rsidRDefault="007A252C">
      <w:r>
        <w:separator/>
      </w:r>
    </w:p>
  </w:endnote>
  <w:endnote w:type="continuationSeparator" w:id="0">
    <w:p w14:paraId="47C4B899" w14:textId="77777777" w:rsidR="007A252C" w:rsidRDefault="007A2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C5" w14:textId="0B55ED3C" w:rsidR="008A4898" w:rsidRDefault="008A4898" w:rsidP="008A4898">
    <w:pPr>
      <w:pStyle w:val="Footer"/>
      <w:jc w:val="center"/>
    </w:pPr>
    <w:r>
      <w:t>V</w:t>
    </w:r>
    <w:r w:rsidR="006D3F61">
      <w:t xml:space="preserve">ersion </w:t>
    </w:r>
    <w:r w:rsidR="00B14F49">
      <w:t>5</w:t>
    </w:r>
    <w:r w:rsidR="00953D93">
      <w:t>.0</w:t>
    </w:r>
    <w:r>
      <w:t xml:space="preserve"> – </w:t>
    </w:r>
    <w:r w:rsidR="00B14F49">
      <w:t>0</w:t>
    </w:r>
    <w:r w:rsidR="00B77F59">
      <w:t>1</w:t>
    </w:r>
    <w:r w:rsidR="006D3F61">
      <w:t>/</w:t>
    </w:r>
    <w:r w:rsidR="00953D93">
      <w:t>0</w:t>
    </w:r>
    <w:r w:rsidR="00B77F59">
      <w:t>6</w:t>
    </w:r>
    <w:r>
      <w:t>/20</w:t>
    </w:r>
    <w:r w:rsidR="00B14F49">
      <w:t>23</w:t>
    </w:r>
  </w:p>
  <w:p w14:paraId="3191EDC6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D12D4" w14:textId="77777777" w:rsidR="007A252C" w:rsidRDefault="007A252C">
      <w:r>
        <w:separator/>
      </w:r>
    </w:p>
  </w:footnote>
  <w:footnote w:type="continuationSeparator" w:id="0">
    <w:p w14:paraId="375FC5AC" w14:textId="77777777" w:rsidR="007A252C" w:rsidRDefault="007A2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B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191EDCD" wp14:editId="3191EDC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1EDBD" w14:textId="77777777" w:rsidR="00CD67FE" w:rsidRPr="00CD67FE" w:rsidRDefault="00CD67FE" w:rsidP="00CD67FE"/>
  <w:p w14:paraId="1571A7B4" w14:textId="77777777" w:rsidR="00012FEB" w:rsidRDefault="00012FEB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012FEB">
      <w:rPr>
        <w:b/>
        <w:i w:val="0"/>
        <w:sz w:val="32"/>
        <w:szCs w:val="32"/>
      </w:rPr>
      <w:t>Protect ratite welfare in head-only electrical stunning</w:t>
    </w:r>
  </w:p>
  <w:p w14:paraId="3191EDBF" w14:textId="4625F1C2" w:rsidR="00B54B62" w:rsidRPr="00B54B62" w:rsidRDefault="00F51E71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012FEB">
      <w:rPr>
        <w:b/>
        <w:i w:val="0"/>
        <w:sz w:val="32"/>
        <w:szCs w:val="32"/>
      </w:rPr>
      <w:t>A</w:t>
    </w:r>
    <w:r>
      <w:rPr>
        <w:b/>
        <w:i w:val="0"/>
        <w:sz w:val="32"/>
        <w:szCs w:val="32"/>
      </w:rPr>
      <w:t>/615/</w:t>
    </w:r>
    <w:r w:rsidR="00012FEB">
      <w:rPr>
        <w:b/>
        <w:i w:val="0"/>
        <w:sz w:val="32"/>
        <w:szCs w:val="32"/>
      </w:rPr>
      <w:t>3084</w:t>
    </w:r>
    <w:r>
      <w:rPr>
        <w:b/>
        <w:i w:val="0"/>
        <w:sz w:val="32"/>
        <w:szCs w:val="32"/>
      </w:rPr>
      <w:t xml:space="preserve"> – </w:t>
    </w:r>
    <w:r w:rsidR="00012FEB">
      <w:rPr>
        <w:b/>
        <w:i w:val="0"/>
        <w:sz w:val="32"/>
        <w:szCs w:val="32"/>
      </w:rPr>
      <w:t>N21</w:t>
    </w:r>
  </w:p>
  <w:p w14:paraId="3191EDC0" w14:textId="77777777" w:rsidR="00B54B62" w:rsidRPr="00B54B62" w:rsidRDefault="00B54B62" w:rsidP="00B54B62"/>
  <w:p w14:paraId="3191EDC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191EDC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191EDC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1EDCF" wp14:editId="3191EDD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4304B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191EDC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191EDCB" w14:textId="77777777">
      <w:trPr>
        <w:cantSplit/>
      </w:trPr>
      <w:tc>
        <w:tcPr>
          <w:tcW w:w="1728" w:type="dxa"/>
        </w:tcPr>
        <w:p w14:paraId="3191EDC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191EDD1" wp14:editId="3191EDD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191EDC8" w14:textId="3C4E8BDB" w:rsidR="004457CC" w:rsidRPr="004457CC" w:rsidRDefault="00F04654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F04654">
            <w:rPr>
              <w:b/>
              <w:i w:val="0"/>
              <w:sz w:val="20"/>
              <w:szCs w:val="20"/>
            </w:rPr>
            <w:t>Protect ratite welfare in head-only electrical stunning</w:t>
          </w:r>
        </w:p>
        <w:p w14:paraId="3191EDC9" w14:textId="205A2016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F04654">
            <w:rPr>
              <w:b/>
              <w:i w:val="0"/>
              <w:sz w:val="20"/>
              <w:szCs w:val="20"/>
            </w:rPr>
            <w:t>A</w:t>
          </w:r>
          <w:r>
            <w:rPr>
              <w:b/>
              <w:i w:val="0"/>
              <w:sz w:val="20"/>
              <w:szCs w:val="20"/>
            </w:rPr>
            <w:t>/615/</w:t>
          </w:r>
          <w:r w:rsidR="00F04654">
            <w:rPr>
              <w:b/>
              <w:i w:val="0"/>
              <w:sz w:val="20"/>
              <w:szCs w:val="20"/>
            </w:rPr>
            <w:t>3084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r w:rsidR="00F04654">
            <w:rPr>
              <w:b/>
              <w:i w:val="0"/>
              <w:sz w:val="20"/>
              <w:szCs w:val="20"/>
            </w:rPr>
            <w:t>N21</w:t>
          </w:r>
        </w:p>
        <w:p w14:paraId="3191EDC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191EDC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365109"/>
    <w:multiLevelType w:val="hybridMultilevel"/>
    <w:tmpl w:val="F36E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180375">
    <w:abstractNumId w:val="12"/>
  </w:num>
  <w:num w:numId="2" w16cid:durableId="412971070">
    <w:abstractNumId w:val="6"/>
  </w:num>
  <w:num w:numId="3" w16cid:durableId="1038160599">
    <w:abstractNumId w:val="9"/>
  </w:num>
  <w:num w:numId="4" w16cid:durableId="1746803405">
    <w:abstractNumId w:val="0"/>
  </w:num>
  <w:num w:numId="5" w16cid:durableId="1381518566">
    <w:abstractNumId w:val="11"/>
  </w:num>
  <w:num w:numId="6" w16cid:durableId="2015447468">
    <w:abstractNumId w:val="10"/>
  </w:num>
  <w:num w:numId="7" w16cid:durableId="1488402068">
    <w:abstractNumId w:val="7"/>
  </w:num>
  <w:num w:numId="8" w16cid:durableId="1504052204">
    <w:abstractNumId w:val="1"/>
  </w:num>
  <w:num w:numId="9" w16cid:durableId="1365380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763554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904090">
    <w:abstractNumId w:val="13"/>
  </w:num>
  <w:num w:numId="12" w16cid:durableId="1944148976">
    <w:abstractNumId w:val="8"/>
  </w:num>
  <w:num w:numId="13" w16cid:durableId="420183633">
    <w:abstractNumId w:val="5"/>
  </w:num>
  <w:num w:numId="14" w16cid:durableId="1138181555">
    <w:abstractNumId w:val="3"/>
  </w:num>
  <w:num w:numId="15" w16cid:durableId="1302151576">
    <w:abstractNumId w:val="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riam Diaz Galvan">
    <w15:presenceInfo w15:providerId="AD" w15:userId="S::Miriam.Galvan@fss.scot::407a57af-df3e-4458-b467-814790c6d6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12FEB"/>
    <w:rsid w:val="00030003"/>
    <w:rsid w:val="000519B3"/>
    <w:rsid w:val="000A2EA2"/>
    <w:rsid w:val="000D2592"/>
    <w:rsid w:val="000E691E"/>
    <w:rsid w:val="00110C37"/>
    <w:rsid w:val="001135C2"/>
    <w:rsid w:val="001338E1"/>
    <w:rsid w:val="00186F53"/>
    <w:rsid w:val="001A6DC4"/>
    <w:rsid w:val="001A6E27"/>
    <w:rsid w:val="001B1A73"/>
    <w:rsid w:val="001B586A"/>
    <w:rsid w:val="001F71A2"/>
    <w:rsid w:val="00206ED8"/>
    <w:rsid w:val="0026509A"/>
    <w:rsid w:val="00277B88"/>
    <w:rsid w:val="002843C0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91E4C"/>
    <w:rsid w:val="003C523A"/>
    <w:rsid w:val="003D34D3"/>
    <w:rsid w:val="003E3758"/>
    <w:rsid w:val="00441EA4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3F61"/>
    <w:rsid w:val="006D5362"/>
    <w:rsid w:val="006E0FEB"/>
    <w:rsid w:val="006E4202"/>
    <w:rsid w:val="007044D3"/>
    <w:rsid w:val="007076D9"/>
    <w:rsid w:val="007168C5"/>
    <w:rsid w:val="00730DE7"/>
    <w:rsid w:val="007326F1"/>
    <w:rsid w:val="00777CEB"/>
    <w:rsid w:val="00783D3E"/>
    <w:rsid w:val="007924A5"/>
    <w:rsid w:val="007A252C"/>
    <w:rsid w:val="007A515D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3D9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0E2C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14F49"/>
    <w:rsid w:val="00B328C7"/>
    <w:rsid w:val="00B54B62"/>
    <w:rsid w:val="00B5605E"/>
    <w:rsid w:val="00B613AE"/>
    <w:rsid w:val="00B77F59"/>
    <w:rsid w:val="00B91DE3"/>
    <w:rsid w:val="00B93CE0"/>
    <w:rsid w:val="00BC0F0C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04654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91ECC7"/>
  <w15:docId w15:val="{ED081311-ACF6-417A-BBB4-2A8D30B2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FE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441EA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B991F2-54A6-4342-845F-BD18ED03C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300A2-FBD4-4673-AF49-7880A4042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A2D8-887E-4588-A823-DD0E2F9CAE65}">
  <ds:schemaRefs>
    <ds:schemaRef ds:uri="http://www.w3.org/XML/1998/namespace"/>
    <ds:schemaRef ds:uri="61e27fb7-98c3-471a-b7ed-0f5cb37f80fb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Miriam Diaz Galvan</cp:lastModifiedBy>
  <cp:revision>12</cp:revision>
  <cp:lastPrinted>2018-05-20T21:54:00Z</cp:lastPrinted>
  <dcterms:created xsi:type="dcterms:W3CDTF">2017-01-23T20:16:00Z</dcterms:created>
  <dcterms:modified xsi:type="dcterms:W3CDTF">2023-08-01T14:47:00Z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9631e1fc-4b83-4a3f-817c-0e0631b6d827</vt:lpwstr>
  </property>
</Properties>
</file>